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369" w:tblpY="-4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16659" w:rsidTr="00F1665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Pr="00FC075A" w:rsidRDefault="00F16659" w:rsidP="00F1665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Номер ТЗ</w:t>
            </w:r>
            <w:r w:rsidR="00321DF0">
              <w:rPr>
                <w:b/>
                <w:sz w:val="26"/>
                <w:szCs w:val="26"/>
              </w:rPr>
              <w:t xml:space="preserve"> 401</w:t>
            </w:r>
            <w:r w:rsidR="00FC075A">
              <w:rPr>
                <w:b/>
                <w:sz w:val="26"/>
                <w:szCs w:val="26"/>
                <w:lang w:val="en-US"/>
              </w:rPr>
              <w:t>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Default="00F16659" w:rsidP="00F1665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</w:p>
        </w:tc>
      </w:tr>
      <w:tr w:rsidR="00F16659" w:rsidTr="00F1665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Default="00F16659" w:rsidP="00F1665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Pr="00FC075A" w:rsidRDefault="00FC075A" w:rsidP="00F1665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2051875</w:t>
            </w:r>
          </w:p>
        </w:tc>
      </w:tr>
    </w:tbl>
    <w:p w:rsidR="00321DF0" w:rsidRPr="00083D75" w:rsidRDefault="00321DF0" w:rsidP="00321DF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321DF0" w:rsidRPr="00833937" w:rsidRDefault="00321DF0" w:rsidP="00321DF0">
      <w:pPr>
        <w:spacing w:line="276" w:lineRule="auto"/>
        <w:ind w:left="5670"/>
        <w:jc w:val="center"/>
        <w:rPr>
          <w:sz w:val="24"/>
          <w:szCs w:val="24"/>
        </w:rPr>
      </w:pPr>
      <w:r w:rsidRPr="00833937">
        <w:rPr>
          <w:b/>
          <w:sz w:val="24"/>
          <w:szCs w:val="24"/>
        </w:rPr>
        <w:t>Утверждаю:</w:t>
      </w:r>
    </w:p>
    <w:p w:rsidR="00321DF0" w:rsidRPr="00833937" w:rsidRDefault="00321DF0" w:rsidP="00321DF0">
      <w:pPr>
        <w:ind w:left="5670" w:right="-448" w:firstLine="0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4305935</wp:posOffset>
            </wp:positionH>
            <wp:positionV relativeFrom="paragraph">
              <wp:posOffset>227330</wp:posOffset>
            </wp:positionV>
            <wp:extent cx="958215" cy="46291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</w:t>
      </w:r>
      <w:r w:rsidRPr="00833937">
        <w:rPr>
          <w:sz w:val="24"/>
          <w:szCs w:val="24"/>
        </w:rPr>
        <w:t xml:space="preserve">Заместитель директора по техническим     </w:t>
      </w:r>
      <w:r>
        <w:rPr>
          <w:sz w:val="24"/>
          <w:szCs w:val="24"/>
        </w:rPr>
        <w:t xml:space="preserve">                                                               </w:t>
      </w:r>
      <w:r w:rsidRPr="00833937">
        <w:rPr>
          <w:sz w:val="24"/>
          <w:szCs w:val="24"/>
        </w:rPr>
        <w:t>вопросам – главный инженер филиала</w:t>
      </w:r>
    </w:p>
    <w:p w:rsidR="00321DF0" w:rsidRPr="00833937" w:rsidRDefault="00321DF0" w:rsidP="00321DF0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833937">
        <w:rPr>
          <w:sz w:val="24"/>
          <w:szCs w:val="24"/>
        </w:rPr>
        <w:t>ОАО «МРСК Центра» - «Орелэнерго»</w:t>
      </w:r>
    </w:p>
    <w:p w:rsidR="00321DF0" w:rsidRDefault="00321DF0" w:rsidP="00321DF0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__________________ </w:t>
      </w:r>
      <w:r w:rsidRPr="00833937">
        <w:rPr>
          <w:sz w:val="24"/>
          <w:szCs w:val="24"/>
        </w:rPr>
        <w:t>Колубанов И.В.</w:t>
      </w:r>
    </w:p>
    <w:p w:rsidR="00F16659" w:rsidRDefault="00321DF0" w:rsidP="00321DF0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Pr="00833937">
        <w:rPr>
          <w:sz w:val="24"/>
          <w:szCs w:val="24"/>
        </w:rPr>
        <w:t>“</w:t>
      </w:r>
      <w:r w:rsidRPr="00321DF0">
        <w:rPr>
          <w:b w:val="0"/>
          <w:sz w:val="24"/>
          <w:szCs w:val="24"/>
          <w:u w:val="single"/>
        </w:rPr>
        <w:t>17</w:t>
      </w:r>
      <w:r w:rsidRPr="00321DF0">
        <w:rPr>
          <w:b w:val="0"/>
          <w:sz w:val="24"/>
          <w:szCs w:val="24"/>
        </w:rPr>
        <w:t xml:space="preserve">” </w:t>
      </w:r>
      <w:r w:rsidRPr="00321DF0">
        <w:rPr>
          <w:b w:val="0"/>
          <w:sz w:val="24"/>
          <w:szCs w:val="24"/>
          <w:u w:val="single"/>
        </w:rPr>
        <w:t>февраля</w:t>
      </w:r>
      <w:r w:rsidRPr="00321DF0">
        <w:rPr>
          <w:b w:val="0"/>
          <w:sz w:val="24"/>
          <w:szCs w:val="24"/>
        </w:rPr>
        <w:t xml:space="preserve"> 2015</w:t>
      </w:r>
    </w:p>
    <w:p w:rsidR="009B75C6" w:rsidRDefault="00F16659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14E1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14E1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2D5" w:rsidRPr="00D802D5" w:rsidRDefault="00321DF0" w:rsidP="00D802D5"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89395A" w:rsidRDefault="004F6968" w:rsidP="00E172C1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FC075A">
        <w:rPr>
          <w:b/>
          <w:sz w:val="28"/>
          <w:szCs w:val="28"/>
        </w:rPr>
        <w:t>Пены монтажной</w:t>
      </w:r>
      <w:r w:rsidR="00232E4A"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</w:t>
      </w:r>
      <w:r w:rsidR="00321DF0">
        <w:rPr>
          <w:b/>
          <w:sz w:val="28"/>
          <w:szCs w:val="28"/>
        </w:rPr>
        <w:t xml:space="preserve"> 401</w:t>
      </w:r>
      <w:r w:rsidR="00FC075A">
        <w:rPr>
          <w:b/>
          <w:sz w:val="28"/>
          <w:szCs w:val="28"/>
          <w:lang w:val="en-US"/>
        </w:rPr>
        <w:t>L</w:t>
      </w:r>
      <w:r w:rsidR="0089395A">
        <w:rPr>
          <w:b/>
          <w:sz w:val="28"/>
          <w:szCs w:val="28"/>
          <w:u w:val="single"/>
        </w:rPr>
        <w:t xml:space="preserve"> </w:t>
      </w:r>
    </w:p>
    <w:p w:rsidR="00612811" w:rsidRPr="00044AD9" w:rsidRDefault="00612811" w:rsidP="00E172C1">
      <w:pPr>
        <w:ind w:firstLine="0"/>
        <w:jc w:val="center"/>
        <w:rPr>
          <w:sz w:val="24"/>
          <w:szCs w:val="24"/>
        </w:rPr>
      </w:pP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0" w:type="auto"/>
        <w:tblInd w:w="817" w:type="dxa"/>
        <w:tblLook w:val="04A0" w:firstRow="1" w:lastRow="0" w:firstColumn="1" w:lastColumn="0" w:noHBand="0" w:noVBand="1"/>
      </w:tblPr>
      <w:tblGrid>
        <w:gridCol w:w="1701"/>
        <w:gridCol w:w="1701"/>
        <w:gridCol w:w="5103"/>
      </w:tblGrid>
      <w:tr w:rsidR="003B14E1" w:rsidTr="0004435E">
        <w:tc>
          <w:tcPr>
            <w:tcW w:w="1701" w:type="dxa"/>
            <w:vAlign w:val="center"/>
          </w:tcPr>
          <w:p w:rsidR="003B14E1" w:rsidRDefault="003B14E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1701" w:type="dxa"/>
            <w:vAlign w:val="center"/>
          </w:tcPr>
          <w:p w:rsidR="003B14E1" w:rsidRDefault="003B14E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ГОСТ / ТУ</w:t>
            </w:r>
          </w:p>
        </w:tc>
        <w:tc>
          <w:tcPr>
            <w:tcW w:w="5103" w:type="dxa"/>
            <w:vAlign w:val="center"/>
          </w:tcPr>
          <w:p w:rsidR="003B14E1" w:rsidRDefault="003B14E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</w:tr>
      <w:tr w:rsidR="003B14E1" w:rsidRPr="00732291" w:rsidTr="0004435E">
        <w:tc>
          <w:tcPr>
            <w:tcW w:w="1701" w:type="dxa"/>
            <w:vAlign w:val="center"/>
          </w:tcPr>
          <w:p w:rsidR="003B14E1" w:rsidRPr="00732291" w:rsidRDefault="00FC075A" w:rsidP="0089395A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Пена монтажная</w:t>
            </w:r>
          </w:p>
        </w:tc>
        <w:tc>
          <w:tcPr>
            <w:tcW w:w="1701" w:type="dxa"/>
            <w:vAlign w:val="center"/>
          </w:tcPr>
          <w:p w:rsidR="003B14E1" w:rsidRPr="00732291" w:rsidRDefault="003B14E1" w:rsidP="00D802D5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5103" w:type="dxa"/>
            <w:vAlign w:val="center"/>
          </w:tcPr>
          <w:p w:rsidR="00FC075A" w:rsidRPr="00FC075A" w:rsidRDefault="006D5CBB" w:rsidP="006D5CBB">
            <w:pPr>
              <w:shd w:val="clear" w:color="auto" w:fill="F5F5F5"/>
              <w:ind w:left="360" w:firstLine="0"/>
              <w:jc w:val="left"/>
              <w:textAlignment w:val="baseline"/>
              <w:rPr>
                <w:color w:val="000000"/>
              </w:rPr>
            </w:pPr>
            <w:r w:rsidRPr="006D5CBB">
              <w:rPr>
                <w:color w:val="000000"/>
              </w:rPr>
              <w:t>И</w:t>
            </w:r>
            <w:r w:rsidR="00FC075A" w:rsidRPr="00FC075A">
              <w:rPr>
                <w:color w:val="000000"/>
              </w:rPr>
              <w:t>золяция оконных и дверных рам</w:t>
            </w:r>
          </w:p>
          <w:p w:rsidR="00FC075A" w:rsidRPr="00FC075A" w:rsidRDefault="00FC075A" w:rsidP="006D5CBB">
            <w:pPr>
              <w:shd w:val="clear" w:color="auto" w:fill="F5F5F5"/>
              <w:ind w:left="360" w:firstLine="0"/>
              <w:jc w:val="left"/>
              <w:textAlignment w:val="baseline"/>
              <w:rPr>
                <w:color w:val="000000"/>
              </w:rPr>
            </w:pPr>
            <w:r w:rsidRPr="00FC075A">
              <w:rPr>
                <w:color w:val="000000"/>
              </w:rPr>
              <w:t>Заполнение полостей</w:t>
            </w:r>
          </w:p>
          <w:p w:rsidR="00FC075A" w:rsidRPr="00FC075A" w:rsidRDefault="00FC075A" w:rsidP="006D5CBB">
            <w:pPr>
              <w:shd w:val="clear" w:color="auto" w:fill="F5F5F5"/>
              <w:ind w:left="360" w:firstLine="0"/>
              <w:jc w:val="left"/>
              <w:textAlignment w:val="baseline"/>
              <w:rPr>
                <w:color w:val="000000"/>
              </w:rPr>
            </w:pPr>
            <w:r w:rsidRPr="00FC075A">
              <w:rPr>
                <w:color w:val="000000"/>
              </w:rPr>
              <w:t>Уплотнение отверстий в конструкциях крыш и изоляционных материалах</w:t>
            </w:r>
          </w:p>
          <w:p w:rsidR="00FC075A" w:rsidRPr="00FC075A" w:rsidRDefault="00FC075A" w:rsidP="006D5CBB">
            <w:pPr>
              <w:shd w:val="clear" w:color="auto" w:fill="F5F5F5"/>
              <w:ind w:left="360" w:firstLine="0"/>
              <w:jc w:val="left"/>
              <w:textAlignment w:val="baseline"/>
              <w:rPr>
                <w:color w:val="000000"/>
              </w:rPr>
            </w:pPr>
            <w:r w:rsidRPr="00FC075A">
              <w:rPr>
                <w:color w:val="000000"/>
              </w:rPr>
              <w:t>Создание звуконепроницаемых перегородок</w:t>
            </w:r>
          </w:p>
          <w:p w:rsidR="00FC075A" w:rsidRPr="00FC075A" w:rsidRDefault="00FC075A" w:rsidP="006D5CBB">
            <w:pPr>
              <w:shd w:val="clear" w:color="auto" w:fill="F5F5F5"/>
              <w:ind w:left="360" w:firstLine="0"/>
              <w:jc w:val="left"/>
              <w:textAlignment w:val="baseline"/>
              <w:rPr>
                <w:color w:val="000000"/>
              </w:rPr>
            </w:pPr>
            <w:r w:rsidRPr="00FC075A">
              <w:rPr>
                <w:color w:val="000000"/>
              </w:rPr>
              <w:t>Заполнение пустот вокруг труб</w:t>
            </w:r>
          </w:p>
          <w:p w:rsidR="00FC075A" w:rsidRPr="00FC075A" w:rsidRDefault="00FC075A" w:rsidP="006D5CBB">
            <w:pPr>
              <w:shd w:val="clear" w:color="auto" w:fill="F5F5F5"/>
              <w:ind w:left="360" w:firstLine="0"/>
              <w:jc w:val="left"/>
              <w:textAlignment w:val="baseline"/>
              <w:rPr>
                <w:color w:val="000000"/>
              </w:rPr>
            </w:pPr>
            <w:r w:rsidRPr="00FC075A">
              <w:rPr>
                <w:color w:val="000000"/>
              </w:rPr>
              <w:t>Изоляция стеновых панелей и кровельной черепицы</w:t>
            </w:r>
          </w:p>
          <w:p w:rsidR="00FC075A" w:rsidRPr="00FC075A" w:rsidRDefault="00FC075A" w:rsidP="006D5CBB">
            <w:pPr>
              <w:shd w:val="clear" w:color="auto" w:fill="F5F5F5"/>
              <w:ind w:firstLine="0"/>
              <w:jc w:val="left"/>
              <w:textAlignment w:val="baseline"/>
              <w:rPr>
                <w:color w:val="000000"/>
              </w:rPr>
            </w:pPr>
            <w:r w:rsidRPr="00FC075A">
              <w:rPr>
                <w:color w:val="000000"/>
              </w:rPr>
              <w:t>Температура нанесения (окружающей среды) - от +5°C до </w:t>
            </w:r>
            <w:r w:rsidRPr="00FC075A">
              <w:rPr>
                <w:color w:val="000000"/>
                <w:bdr w:val="none" w:sz="0" w:space="0" w:color="auto" w:frame="1"/>
              </w:rPr>
              <w:t>+30°C. Рекомендуемые пределы температуры для баллонов: +5 … +30°C.</w:t>
            </w:r>
          </w:p>
          <w:p w:rsidR="00FC075A" w:rsidRPr="00FC075A" w:rsidRDefault="00FC075A" w:rsidP="006D5CBB">
            <w:pPr>
              <w:shd w:val="clear" w:color="auto" w:fill="F5F5F5"/>
              <w:ind w:firstLine="0"/>
              <w:jc w:val="left"/>
              <w:textAlignment w:val="baseline"/>
              <w:rPr>
                <w:color w:val="000000"/>
              </w:rPr>
            </w:pPr>
            <w:r w:rsidRPr="00FC075A">
              <w:rPr>
                <w:bCs/>
                <w:color w:val="000000"/>
                <w:bdr w:val="none" w:sz="0" w:space="0" w:color="auto" w:frame="1"/>
              </w:rPr>
              <w:t>Упаковка: 7</w:t>
            </w:r>
            <w:r w:rsidR="006D5CBB" w:rsidRPr="006D5CBB">
              <w:rPr>
                <w:bCs/>
                <w:color w:val="000000"/>
                <w:bdr w:val="none" w:sz="0" w:space="0" w:color="auto" w:frame="1"/>
              </w:rPr>
              <w:t>50 мл.</w:t>
            </w:r>
          </w:p>
          <w:p w:rsidR="003B14E1" w:rsidRPr="0089395A" w:rsidRDefault="003B14E1" w:rsidP="00FC075A">
            <w:pPr>
              <w:pStyle w:val="af"/>
              <w:shd w:val="clear" w:color="auto" w:fill="F5F5F5"/>
              <w:spacing w:before="0" w:beforeAutospacing="0" w:after="0" w:afterAutospacing="0"/>
              <w:textAlignment w:val="baseline"/>
              <w:rPr>
                <w:b/>
                <w:color w:val="000000" w:themeColor="text1"/>
              </w:rPr>
            </w:pPr>
            <w:bookmarkStart w:id="1" w:name="_GoBack"/>
            <w:bookmarkEnd w:id="1"/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lastRenderedPageBreak/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F16659" w:rsidRPr="006A6D01" w:rsidRDefault="00F16659" w:rsidP="00F16659"/>
    <w:p w:rsidR="00F16659" w:rsidRDefault="00F16659" w:rsidP="00F16659"/>
    <w:p w:rsidR="00F16659" w:rsidRDefault="00F16659" w:rsidP="00F16659"/>
    <w:p w:rsidR="00321DF0" w:rsidRPr="00CB6078" w:rsidRDefault="00321DF0" w:rsidP="00321DF0">
      <w:pPr>
        <w:rPr>
          <w:sz w:val="26"/>
          <w:szCs w:val="26"/>
        </w:rPr>
      </w:pPr>
    </w:p>
    <w:p w:rsidR="00321DF0" w:rsidRDefault="00321DF0" w:rsidP="00321DF0"/>
    <w:p w:rsidR="00321DF0" w:rsidRDefault="00321DF0" w:rsidP="00321DF0">
      <w:r>
        <w:rPr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3061970</wp:posOffset>
            </wp:positionH>
            <wp:positionV relativeFrom="paragraph">
              <wp:posOffset>114300</wp:posOffset>
            </wp:positionV>
            <wp:extent cx="946785" cy="70485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1DF0" w:rsidRDefault="00321DF0" w:rsidP="00321DF0">
      <w:pPr>
        <w:rPr>
          <w:sz w:val="24"/>
          <w:szCs w:val="24"/>
        </w:rPr>
      </w:pPr>
    </w:p>
    <w:p w:rsidR="00321DF0" w:rsidRPr="00257699" w:rsidRDefault="00321DF0" w:rsidP="00321DF0">
      <w:pPr>
        <w:ind w:firstLine="0"/>
        <w:rPr>
          <w:sz w:val="24"/>
          <w:szCs w:val="24"/>
        </w:rPr>
      </w:pPr>
      <w:r w:rsidRPr="00257699">
        <w:rPr>
          <w:sz w:val="24"/>
          <w:szCs w:val="24"/>
        </w:rPr>
        <w:t>Заместитель главного инженер</w:t>
      </w:r>
      <w:proofErr w:type="gramStart"/>
      <w:r w:rsidRPr="00257699">
        <w:rPr>
          <w:sz w:val="24"/>
          <w:szCs w:val="24"/>
        </w:rPr>
        <w:t>а-</w:t>
      </w:r>
      <w:proofErr w:type="gramEnd"/>
      <w:r w:rsidRPr="00257699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                         </w:t>
      </w:r>
      <w:r w:rsidRPr="00257699">
        <w:rPr>
          <w:sz w:val="24"/>
          <w:szCs w:val="24"/>
        </w:rPr>
        <w:t>Д.В.</w:t>
      </w:r>
      <w:r>
        <w:rPr>
          <w:sz w:val="24"/>
          <w:szCs w:val="24"/>
        </w:rPr>
        <w:t xml:space="preserve"> </w:t>
      </w:r>
      <w:r w:rsidRPr="00257699">
        <w:rPr>
          <w:sz w:val="24"/>
          <w:szCs w:val="24"/>
        </w:rPr>
        <w:t>Константинов</w:t>
      </w:r>
    </w:p>
    <w:p w:rsidR="00321DF0" w:rsidRPr="004C6128" w:rsidRDefault="00321DF0" w:rsidP="00321DF0">
      <w:pPr>
        <w:ind w:firstLine="0"/>
        <w:rPr>
          <w:b/>
          <w:sz w:val="28"/>
          <w:szCs w:val="28"/>
        </w:rPr>
      </w:pPr>
      <w:r w:rsidRPr="00257699">
        <w:rPr>
          <w:sz w:val="24"/>
          <w:szCs w:val="24"/>
        </w:rPr>
        <w:t>начальник УВС</w:t>
      </w:r>
      <w:r w:rsidRPr="00257699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:rsidR="00321DF0" w:rsidRDefault="00321DF0" w:rsidP="00321DF0">
      <w:pPr>
        <w:ind w:firstLine="0"/>
        <w:rPr>
          <w:sz w:val="24"/>
          <w:szCs w:val="24"/>
        </w:rPr>
      </w:pPr>
    </w:p>
    <w:p w:rsidR="00F16659" w:rsidRPr="004C6128" w:rsidRDefault="00F16659" w:rsidP="00F16659">
      <w:pPr>
        <w:ind w:firstLine="0"/>
        <w:rPr>
          <w:b/>
          <w:sz w:val="28"/>
          <w:szCs w:val="28"/>
        </w:rPr>
      </w:pP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:rsidR="00F16659" w:rsidRDefault="00321DF0" w:rsidP="00F16659">
      <w:pPr>
        <w:ind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6659" w:rsidRPr="006A6D01" w:rsidRDefault="00F16659" w:rsidP="00F16659"/>
    <w:p w:rsidR="00497866" w:rsidRPr="00044AD9" w:rsidRDefault="00F16659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451C4D" w:rsidP="00E172C1">
      <w:pPr>
        <w:ind w:firstLine="0"/>
        <w:rPr>
          <w:sz w:val="24"/>
          <w:szCs w:val="24"/>
        </w:rPr>
      </w:pP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4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F9B" w:rsidRDefault="00653F9B">
      <w:r>
        <w:separator/>
      </w:r>
    </w:p>
  </w:endnote>
  <w:endnote w:type="continuationSeparator" w:id="0">
    <w:p w:rsidR="00653F9B" w:rsidRDefault="00653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F9B" w:rsidRDefault="00653F9B">
      <w:r>
        <w:separator/>
      </w:r>
    </w:p>
  </w:footnote>
  <w:footnote w:type="continuationSeparator" w:id="0">
    <w:p w:rsidR="00653F9B" w:rsidRDefault="00653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F518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6C27D99"/>
    <w:multiLevelType w:val="multilevel"/>
    <w:tmpl w:val="68E82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6640E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2FA5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1DF0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14E1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3F9B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5C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464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1E8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3A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395A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362B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659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37B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75A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27786725-CD93-4240-B3A0-C9F2FA713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Ишутин Дмитрий Леонидович</cp:lastModifiedBy>
  <cp:revision>12</cp:revision>
  <cp:lastPrinted>2015-02-17T10:09:00Z</cp:lastPrinted>
  <dcterms:created xsi:type="dcterms:W3CDTF">2014-07-16T10:30:00Z</dcterms:created>
  <dcterms:modified xsi:type="dcterms:W3CDTF">2015-02-17T12:18:00Z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